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553"/>
        <w:gridCol w:w="6030"/>
      </w:tblGrid>
      <w:tr w:rsidR="00067FE2" w14:paraId="41D67FA6" w14:textId="77777777" w:rsidTr="008F2FF5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8FE03" w14:textId="77777777" w:rsidR="00067FE2" w:rsidRDefault="0094130B" w:rsidP="00F44236">
            <w:pPr>
              <w:pStyle w:val="Header"/>
            </w:pPr>
            <w:r>
              <w:t>COPMG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34C57D47" w14:textId="6D56D1BC" w:rsidR="00067FE2" w:rsidRDefault="00F91AC0" w:rsidP="00373076">
            <w:pPr>
              <w:pStyle w:val="Header"/>
              <w:jc w:val="center"/>
            </w:pPr>
            <w:hyperlink r:id="rId8" w:history="1">
              <w:r w:rsidR="00810F1E" w:rsidRPr="00810F1E">
                <w:rPr>
                  <w:rStyle w:val="Hyperlink"/>
                </w:rPr>
                <w:t>051</w:t>
              </w:r>
            </w:hyperlink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3CB83" w14:textId="77777777" w:rsidR="00067FE2" w:rsidRDefault="0094130B" w:rsidP="00F44236">
            <w:pPr>
              <w:pStyle w:val="Header"/>
            </w:pPr>
            <w:r>
              <w:t>COPMG</w:t>
            </w:r>
            <w:r w:rsidR="00067FE2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831556" w14:textId="047913CD" w:rsidR="00067FE2" w:rsidRDefault="00373076" w:rsidP="00373076">
            <w:pPr>
              <w:pStyle w:val="Header"/>
              <w:spacing w:before="120" w:after="120"/>
            </w:pPr>
            <w:r w:rsidRPr="00373076">
              <w:t>Related to NPRR</w:t>
            </w:r>
            <w:r w:rsidR="00810F1E">
              <w:t>1264</w:t>
            </w:r>
            <w:r w:rsidRPr="00373076">
              <w:t>, Creation of a New Energy Attribute Certificate Program</w:t>
            </w:r>
          </w:p>
        </w:tc>
      </w:tr>
      <w:tr w:rsidR="008F2FF5" w:rsidRPr="00E01925" w14:paraId="65B8D4D9" w14:textId="77777777" w:rsidTr="008F2FF5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492C78B" w14:textId="78D47754" w:rsidR="008F2FF5" w:rsidRPr="008F2FF5" w:rsidRDefault="008F2FF5" w:rsidP="008F2FF5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07E3B61" w14:textId="2A541E70" w:rsidR="008F2FF5" w:rsidRPr="00E01925" w:rsidRDefault="008F2FF5" w:rsidP="00F44236">
            <w:pPr>
              <w:pStyle w:val="NormalArial"/>
            </w:pPr>
            <w:r>
              <w:t>January 8</w:t>
            </w:r>
            <w:r>
              <w:t xml:space="preserve">, </w:t>
            </w:r>
            <w:r>
              <w:t>2025</w:t>
            </w:r>
          </w:p>
        </w:tc>
      </w:tr>
      <w:tr w:rsidR="008F2FF5" w:rsidRPr="00E01925" w14:paraId="4C091982" w14:textId="77777777" w:rsidTr="008F2FF5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5C5FB02" w14:textId="174FA16F" w:rsidR="008F2FF5" w:rsidRPr="00E01925" w:rsidRDefault="008F2FF5" w:rsidP="008F2FF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473B611B" w14:textId="01D751DE" w:rsidR="008F2FF5" w:rsidDel="008F2FF5" w:rsidRDefault="008F2FF5" w:rsidP="00F44236">
            <w:pPr>
              <w:pStyle w:val="NormalArial"/>
            </w:pPr>
            <w:r>
              <w:t>Tabled</w:t>
            </w:r>
          </w:p>
        </w:tc>
      </w:tr>
      <w:tr w:rsidR="008F2FF5" w:rsidRPr="00E01925" w14:paraId="3E9D9C63" w14:textId="77777777" w:rsidTr="008F2FF5">
        <w:trPr>
          <w:trHeight w:val="62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8B44A30" w14:textId="7820671B" w:rsidR="008F2FF5" w:rsidRPr="008F2FF5" w:rsidRDefault="008F2FF5" w:rsidP="008F2FF5">
            <w:pPr>
              <w:pStyle w:val="Header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288A137" w14:textId="0AA9E6CC" w:rsidR="008F2FF5" w:rsidRPr="008F2FF5" w:rsidRDefault="008F2FF5" w:rsidP="00F44236">
            <w:pPr>
              <w:pStyle w:val="Header"/>
              <w:rPr>
                <w:b w:val="0"/>
                <w:bCs w:val="0"/>
              </w:rPr>
            </w:pPr>
            <w:r w:rsidRPr="008F2FF5">
              <w:rPr>
                <w:b w:val="0"/>
                <w:bCs w:val="0"/>
              </w:rPr>
              <w:t>Normal</w:t>
            </w:r>
          </w:p>
        </w:tc>
      </w:tr>
      <w:tr w:rsidR="008F2FF5" w:rsidRPr="00E01925" w14:paraId="38CF1206" w14:textId="77777777" w:rsidTr="008F2FF5">
        <w:trPr>
          <w:trHeight w:val="62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40329AB" w14:textId="2D06B95B" w:rsidR="008F2FF5" w:rsidDel="008F2FF5" w:rsidRDefault="008F2FF5" w:rsidP="00E33558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8622917" w14:textId="2EFEFCC1" w:rsidR="008F2FF5" w:rsidRPr="008F2FF5" w:rsidRDefault="008F2FF5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8F2FF5" w:rsidRPr="00E01925" w14:paraId="0762E91C" w14:textId="77777777" w:rsidTr="008F2FF5">
        <w:trPr>
          <w:trHeight w:val="62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8DBED4D" w14:textId="60FE5B2E" w:rsidR="008F2FF5" w:rsidDel="008F2FF5" w:rsidRDefault="008F2FF5" w:rsidP="00E33558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82B7CE4" w14:textId="31C03445" w:rsidR="008F2FF5" w:rsidRPr="008F2FF5" w:rsidRDefault="008F2FF5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44E2D657" w14:textId="77777777" w:rsidTr="008F2FF5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41F0" w14:textId="77777777" w:rsidR="009D17F0" w:rsidRDefault="00435539" w:rsidP="0034240B">
            <w:pPr>
              <w:pStyle w:val="Header"/>
              <w:spacing w:before="120" w:after="120"/>
            </w:pPr>
            <w:r>
              <w:t>Commercial Operations Market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3B57F55" w14:textId="2B377052" w:rsidR="009D17F0" w:rsidRPr="00FB509B" w:rsidRDefault="0034240B" w:rsidP="00F44236">
            <w:pPr>
              <w:pStyle w:val="NormalArial"/>
            </w:pPr>
            <w:r>
              <w:t xml:space="preserve">4.2, </w:t>
            </w:r>
            <w:r w:rsidR="00C276D3" w:rsidRPr="00C276D3">
              <w:t>Submission of a Commercial Operations Market Guide Revision Request</w:t>
            </w:r>
          </w:p>
        </w:tc>
      </w:tr>
      <w:tr w:rsidR="00C9766A" w14:paraId="6E3A49A6" w14:textId="77777777" w:rsidTr="008F2FF5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A81D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7B274F3" w14:textId="384A6EF6" w:rsidR="008852AD" w:rsidRDefault="008852AD" w:rsidP="008852AD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810F1E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243D6D4A" w14:textId="591367CA" w:rsidR="008852AD" w:rsidRDefault="008852AD" w:rsidP="008852AD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810F1E">
              <w:t>273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63966FA5" w14:textId="1C2B320E" w:rsidR="008852AD" w:rsidRDefault="008852AD" w:rsidP="008852AD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810F1E">
              <w:t>123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1D45FCE3" w14:textId="5850FAB8" w:rsidR="008852AD" w:rsidRDefault="008852AD" w:rsidP="008852AD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810F1E">
              <w:t>038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28446B97" w14:textId="6738B10E" w:rsidR="000C6AEA" w:rsidRDefault="000C6AEA" w:rsidP="008852AD">
            <w:pPr>
              <w:pStyle w:val="NormalArial"/>
              <w:spacing w:before="120"/>
            </w:pPr>
            <w:r>
              <w:t xml:space="preserve">Retail Market Guide Revision Request (RMGRR) </w:t>
            </w:r>
            <w:r w:rsidR="00810F1E">
              <w:t>182</w:t>
            </w:r>
            <w:r w:rsidRPr="000C6AEA">
              <w:t>, Related to NPRR</w:t>
            </w:r>
            <w:r w:rsidR="00810F1E">
              <w:t>1264</w:t>
            </w:r>
            <w:r w:rsidRPr="000C6AEA">
              <w:t>, Creation of a New Energy Attribute Certificate Program</w:t>
            </w:r>
          </w:p>
          <w:p w14:paraId="2103522E" w14:textId="5A0797F2" w:rsidR="008852AD" w:rsidRDefault="008852AD" w:rsidP="008852AD">
            <w:pPr>
              <w:pStyle w:val="NormalArial"/>
              <w:spacing w:before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810F1E">
              <w:t>031</w:t>
            </w:r>
            <w:r w:rsidRPr="00E70D96">
              <w:t>, 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044F3894" w14:textId="32BD3DEF" w:rsidR="00C9766A" w:rsidRPr="00FB509B" w:rsidRDefault="008852AD" w:rsidP="000C6AEA">
            <w:pPr>
              <w:pStyle w:val="NormalArial"/>
              <w:spacing w:before="120" w:after="120"/>
            </w:pPr>
            <w:r w:rsidRPr="00E70D96">
              <w:t>Verifiable Cost Manual Revision Request (VCMRR)</w:t>
            </w:r>
            <w:r>
              <w:t xml:space="preserve"> </w:t>
            </w:r>
            <w:r w:rsidR="00810F1E">
              <w:t>043</w:t>
            </w:r>
            <w:r w:rsidRPr="00E70D96">
              <w:t>, 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626E4616" w14:textId="77777777" w:rsidTr="008F2FF5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854DF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F4CDAB0" w14:textId="6708C002" w:rsidR="009D17F0" w:rsidRPr="00FB509B" w:rsidRDefault="00D44CFA" w:rsidP="003E1C2F">
            <w:pPr>
              <w:pStyle w:val="NormalArial"/>
              <w:spacing w:before="120" w:after="120"/>
            </w:pPr>
            <w:r>
              <w:t xml:space="preserve">This </w:t>
            </w:r>
            <w:r w:rsidR="00C51F4C" w:rsidRPr="00C51F4C">
              <w:t>Commercial Operations Market Guide Revision Request</w:t>
            </w:r>
            <w:r w:rsidR="00C51F4C">
              <w:t xml:space="preserve"> (COPMGRR) </w:t>
            </w:r>
            <w:r w:rsidR="00D62A9D">
              <w:t>m</w:t>
            </w:r>
            <w:r w:rsidR="002B21A2">
              <w:t>odifie</w:t>
            </w:r>
            <w:r w:rsidR="00D62A9D">
              <w:t>s</w:t>
            </w:r>
            <w:r w:rsidR="002B21A2">
              <w:t xml:space="preserve"> </w:t>
            </w:r>
            <w:r w:rsidR="00D14B38">
              <w:t>what an Entity may be affe</w:t>
            </w:r>
            <w:r w:rsidR="00C53812">
              <w:t>cte</w:t>
            </w:r>
            <w:r w:rsidR="00D14B38">
              <w:t xml:space="preserve">d by </w:t>
            </w:r>
            <w:proofErr w:type="gramStart"/>
            <w:r w:rsidR="00D14B38">
              <w:t>in order to</w:t>
            </w:r>
            <w:proofErr w:type="gramEnd"/>
            <w:r w:rsidR="00D14B38">
              <w:t xml:space="preserve"> qualify</w:t>
            </w:r>
            <w:r w:rsidR="004A7607">
              <w:t xml:space="preserve"> to</w:t>
            </w:r>
            <w:r w:rsidR="00F95A88">
              <w:t xml:space="preserve"> submit </w:t>
            </w:r>
            <w:r w:rsidR="008B6D0B">
              <w:t>COPMGRRs</w:t>
            </w:r>
            <w:r w:rsidR="00B07E58">
              <w:t>, in alignment with</w:t>
            </w:r>
            <w:r w:rsidR="008B6D0B">
              <w:t xml:space="preserve"> </w:t>
            </w:r>
            <w:r w:rsidR="00CE3353">
              <w:t>Protocol changes made by</w:t>
            </w:r>
            <w:r w:rsidR="002B21A2">
              <w:t xml:space="preserve"> NPRR</w:t>
            </w:r>
            <w:r w:rsidR="00810F1E">
              <w:t>1264</w:t>
            </w:r>
            <w:r w:rsidR="00CE3353">
              <w:t>.</w:t>
            </w:r>
          </w:p>
        </w:tc>
      </w:tr>
      <w:tr w:rsidR="00C009A4" w14:paraId="1EF559B7" w14:textId="77777777" w:rsidTr="008F2FF5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B83A404" w14:textId="77777777" w:rsidR="00C009A4" w:rsidRDefault="00C009A4" w:rsidP="00C009A4">
            <w:pPr>
              <w:pStyle w:val="Header"/>
            </w:pPr>
            <w:r>
              <w:lastRenderedPageBreak/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63DAEA84" w14:textId="6F0327D3" w:rsidR="00C009A4" w:rsidRDefault="002B21A2" w:rsidP="00C009A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EDD689D" wp14:editId="648F292D">
                  <wp:extent cx="203200" cy="190500"/>
                  <wp:effectExtent l="0" t="0" r="0" b="0"/>
                  <wp:docPr id="1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hyperlink r:id="rId10" w:history="1">
              <w:r w:rsidR="00C009A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C009A4">
              <w:rPr>
                <w:rFonts w:cs="Arial"/>
                <w:color w:val="000000"/>
              </w:rPr>
              <w:t xml:space="preserve"> Objective 1 – </w:t>
            </w:r>
            <w:r w:rsidR="00C009A4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6E0BD6AB" w14:textId="4B92231E" w:rsidR="00827E92" w:rsidRPr="00BD53C5" w:rsidRDefault="002B21A2" w:rsidP="00827E9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A82516F" wp14:editId="632B9DA1">
                  <wp:extent cx="203200" cy="190500"/>
                  <wp:effectExtent l="0" t="0" r="0" b="0"/>
                  <wp:docPr id="2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27E92" w:rsidRPr="00CD242D">
              <w:t xml:space="preserve">  </w:t>
            </w:r>
            <w:hyperlink r:id="rId12" w:history="1">
              <w:r w:rsidR="00827E92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827E92">
              <w:rPr>
                <w:rFonts w:cs="Arial"/>
                <w:color w:val="000000"/>
              </w:rPr>
              <w:t xml:space="preserve"> Objective 2 </w:t>
            </w:r>
            <w:r w:rsidR="007A6A41">
              <w:rPr>
                <w:rFonts w:cs="Arial"/>
                <w:color w:val="000000"/>
              </w:rPr>
              <w:t>–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Enhance the ERCOT region’s economic competitiveness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electricity prices to consumers</w:t>
            </w:r>
          </w:p>
          <w:p w14:paraId="6F241424" w14:textId="5AFACD3E" w:rsidR="00C009A4" w:rsidRPr="00BD53C5" w:rsidRDefault="002B21A2" w:rsidP="00C009A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B781017" wp14:editId="1B4B141D">
                  <wp:extent cx="203200" cy="190500"/>
                  <wp:effectExtent l="0" t="0" r="0" b="0"/>
                  <wp:docPr id="3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hyperlink r:id="rId13" w:history="1">
              <w:r w:rsidR="00C009A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C009A4">
              <w:rPr>
                <w:rFonts w:cs="Arial"/>
                <w:color w:val="000000"/>
              </w:rPr>
              <w:t xml:space="preserve"> Objective 3 </w:t>
            </w:r>
            <w:r w:rsidR="007A6A41">
              <w:rPr>
                <w:rFonts w:cs="Arial"/>
                <w:color w:val="000000"/>
              </w:rPr>
              <w:t>–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Advance ERCOT, Inc. as an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independent leading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industry expert and an employer of choice by fostering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importance of our mission</w:t>
            </w:r>
          </w:p>
          <w:p w14:paraId="562599EB" w14:textId="6D016F37" w:rsidR="00C009A4" w:rsidRDefault="002B21A2" w:rsidP="00C009A4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41BC39C7" wp14:editId="2A4F6238">
                  <wp:extent cx="203200" cy="190500"/>
                  <wp:effectExtent l="0" t="0" r="0" b="0"/>
                  <wp:docPr id="4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iCs/>
                <w:kern w:val="24"/>
              </w:rPr>
              <w:t>Administrative</w:t>
            </w:r>
          </w:p>
          <w:p w14:paraId="7B8EBB7D" w14:textId="3681CF00" w:rsidR="00C009A4" w:rsidRDefault="002B21A2" w:rsidP="00C009A4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0580BA90" wp14:editId="4277D556">
                  <wp:extent cx="203200" cy="190500"/>
                  <wp:effectExtent l="0" t="0" r="0" b="0"/>
                  <wp:docPr id="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iCs/>
                <w:kern w:val="24"/>
              </w:rPr>
              <w:t>Regulatory requirements</w:t>
            </w:r>
          </w:p>
          <w:p w14:paraId="2DBB9290" w14:textId="3FAB215B" w:rsidR="00C009A4" w:rsidRPr="00CD242D" w:rsidRDefault="002B21A2" w:rsidP="00C009A4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BBE540C" wp14:editId="0A4019AA">
                  <wp:extent cx="203200" cy="190500"/>
                  <wp:effectExtent l="0" t="0" r="0" b="0"/>
                  <wp:docPr id="6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rFonts w:cs="Arial"/>
                <w:color w:val="000000"/>
              </w:rPr>
              <w:t>ERCOT Board/PUCT Directive</w:t>
            </w:r>
          </w:p>
          <w:p w14:paraId="0FF26460" w14:textId="77777777" w:rsidR="00C009A4" w:rsidRDefault="00C009A4" w:rsidP="00C009A4">
            <w:pPr>
              <w:pStyle w:val="NormalArial"/>
              <w:rPr>
                <w:i/>
                <w:sz w:val="20"/>
                <w:szCs w:val="20"/>
              </w:rPr>
            </w:pPr>
          </w:p>
          <w:p w14:paraId="3313F045" w14:textId="1924DF4F" w:rsidR="00C009A4" w:rsidRPr="009135B2" w:rsidRDefault="00C009A4" w:rsidP="009135B2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C009A4" w14:paraId="27474CAB" w14:textId="77777777" w:rsidTr="008F2FF5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57F825E" w14:textId="3349133E" w:rsidR="00C009A4" w:rsidRDefault="00C009A4" w:rsidP="00B011C8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47B93587" w14:textId="6BE12B6A" w:rsidR="00C009A4" w:rsidRPr="00625E5D" w:rsidRDefault="002B21A2" w:rsidP="00C009A4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The Revision Request </w:t>
            </w:r>
            <w:r w:rsidR="007707BB">
              <w:rPr>
                <w:iCs/>
                <w:kern w:val="24"/>
              </w:rPr>
              <w:t>p</w:t>
            </w:r>
            <w:r>
              <w:rPr>
                <w:iCs/>
                <w:kern w:val="24"/>
              </w:rPr>
              <w:t xml:space="preserve">rocess is broadly inclusive and therefore provides for participation for many reasons by many types of Entities. Because </w:t>
            </w:r>
            <w:r w:rsidR="007A5E20">
              <w:rPr>
                <w:iCs/>
                <w:kern w:val="24"/>
              </w:rPr>
              <w:t>NPRR</w:t>
            </w:r>
            <w:r w:rsidR="00810F1E">
              <w:rPr>
                <w:iCs/>
                <w:kern w:val="24"/>
              </w:rPr>
              <w:t>1264</w:t>
            </w:r>
            <w:r w:rsidR="007A5E20">
              <w:rPr>
                <w:iCs/>
                <w:kern w:val="24"/>
              </w:rPr>
              <w:t xml:space="preserve"> updates </w:t>
            </w:r>
            <w:r>
              <w:rPr>
                <w:iCs/>
                <w:kern w:val="24"/>
              </w:rPr>
              <w:t xml:space="preserve">the </w:t>
            </w:r>
            <w:r w:rsidR="00195A2E">
              <w:rPr>
                <w:iCs/>
                <w:kern w:val="24"/>
              </w:rPr>
              <w:t>term ‘Renewable Energy Credit (</w:t>
            </w:r>
            <w:r>
              <w:rPr>
                <w:iCs/>
                <w:kern w:val="24"/>
              </w:rPr>
              <w:t>REC</w:t>
            </w:r>
            <w:r w:rsidR="00195A2E">
              <w:rPr>
                <w:iCs/>
                <w:kern w:val="24"/>
              </w:rPr>
              <w:t>)</w:t>
            </w:r>
            <w:r>
              <w:rPr>
                <w:iCs/>
                <w:kern w:val="24"/>
              </w:rPr>
              <w:t xml:space="preserve"> Trading Program</w:t>
            </w:r>
            <w:r w:rsidR="00D75E3F">
              <w:rPr>
                <w:iCs/>
                <w:kern w:val="24"/>
              </w:rPr>
              <w:t>’ in Protocol Section 2.1, Definitions,</w:t>
            </w:r>
            <w:r>
              <w:rPr>
                <w:iCs/>
                <w:kern w:val="24"/>
              </w:rPr>
              <w:t xml:space="preserve"> </w:t>
            </w:r>
            <w:r w:rsidR="00A826F2">
              <w:rPr>
                <w:iCs/>
                <w:kern w:val="24"/>
              </w:rPr>
              <w:t xml:space="preserve">references to </w:t>
            </w:r>
            <w:r w:rsidR="00D91655">
              <w:rPr>
                <w:iCs/>
                <w:kern w:val="24"/>
              </w:rPr>
              <w:t xml:space="preserve">‘REC Trading Program’ must be updated within the </w:t>
            </w:r>
            <w:r w:rsidR="00D91655" w:rsidRPr="00D91655">
              <w:rPr>
                <w:iCs/>
                <w:kern w:val="24"/>
              </w:rPr>
              <w:t>Commercial Operations Market Guide</w:t>
            </w:r>
            <w:r w:rsidR="005A663E">
              <w:rPr>
                <w:iCs/>
                <w:kern w:val="24"/>
              </w:rPr>
              <w:t>, as well.</w:t>
            </w:r>
            <w:r>
              <w:rPr>
                <w:iCs/>
                <w:kern w:val="24"/>
              </w:rPr>
              <w:t xml:space="preserve">    </w:t>
            </w:r>
          </w:p>
        </w:tc>
      </w:tr>
      <w:tr w:rsidR="008F2FF5" w14:paraId="08C30ED9" w14:textId="77777777" w:rsidTr="008F2FF5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BAD929F" w14:textId="5B5929F0" w:rsidR="008F2FF5" w:rsidRDefault="008F2FF5" w:rsidP="008F2FF5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7CDEC1F0" w14:textId="49385765" w:rsidR="008F2FF5" w:rsidRDefault="008F2FF5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voted unanimously to table COPMGRR051.  All Market Segments participated in the vote.</w:t>
            </w:r>
          </w:p>
        </w:tc>
      </w:tr>
      <w:tr w:rsidR="008F2FF5" w14:paraId="76E6C452" w14:textId="77777777" w:rsidTr="008F2FF5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5953" w14:textId="5D750375" w:rsidR="008F2FF5" w:rsidRDefault="008F2FF5" w:rsidP="008F2FF5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6B2EA116" w14:textId="20960E42" w:rsidR="008F2FF5" w:rsidRDefault="008F2FF5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1/8/25, WMS reviewed COPMGRR051 and NPRR1264.  </w:t>
            </w:r>
            <w:r w:rsidRPr="008A0B97">
              <w:rPr>
                <w:iCs/>
                <w:kern w:val="24"/>
              </w:rPr>
              <w:t xml:space="preserve">Participants expressed a preference to table </w:t>
            </w:r>
            <w:r>
              <w:rPr>
                <w:iCs/>
                <w:kern w:val="24"/>
              </w:rPr>
              <w:t>COPMGRR051</w:t>
            </w:r>
            <w:r w:rsidRPr="008A0B97">
              <w:rPr>
                <w:iCs/>
                <w:kern w:val="24"/>
              </w:rPr>
              <w:t xml:space="preserve"> until after NPRR1264 is introduced at PRS.</w:t>
            </w:r>
          </w:p>
        </w:tc>
      </w:tr>
    </w:tbl>
    <w:p w14:paraId="755500AD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F2FF5" w:rsidRPr="006F5051" w14:paraId="7B9C5650" w14:textId="77777777" w:rsidTr="008D48E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156916CC" w14:textId="77777777" w:rsidR="008F2FF5" w:rsidRPr="006F5051" w:rsidRDefault="008F2FF5" w:rsidP="008D48E5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8F2FF5" w:rsidRPr="006F5051" w14:paraId="4A301039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7A842D5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4D18C450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8F2FF5" w:rsidRPr="006F5051" w14:paraId="0C312883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0EB2869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487A057B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F2FF5" w:rsidRPr="006F5051" w14:paraId="542413C5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4EBE17C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78363F37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F2FF5" w:rsidRPr="006F5051" w14:paraId="742F8538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1750E6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24874359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1A526C02" w14:textId="77777777" w:rsidR="008F2FF5" w:rsidRPr="0030232A" w:rsidRDefault="008F2FF5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145F03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7F4C4" w14:textId="77777777" w:rsidR="009A3772" w:rsidRDefault="009A3772">
            <w:pPr>
              <w:pStyle w:val="Header"/>
              <w:jc w:val="center"/>
            </w:pPr>
            <w:r>
              <w:lastRenderedPageBreak/>
              <w:t>Sponsor</w:t>
            </w:r>
          </w:p>
        </w:tc>
      </w:tr>
      <w:tr w:rsidR="0067449E" w14:paraId="119C58B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1D9F90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F1D84" w14:textId="646691A4" w:rsidR="0067449E" w:rsidRDefault="0067449E" w:rsidP="0067449E">
            <w:pPr>
              <w:pStyle w:val="NormalArial"/>
            </w:pPr>
            <w:r>
              <w:t>Bryn Baker; Eric Goff</w:t>
            </w:r>
          </w:p>
        </w:tc>
      </w:tr>
      <w:tr w:rsidR="0067449E" w14:paraId="5EB5B5D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49024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81A943C" w14:textId="4DEE1F23" w:rsidR="0067449E" w:rsidRDefault="00F91AC0" w:rsidP="0067449E">
            <w:pPr>
              <w:pStyle w:val="NormalArial"/>
            </w:pPr>
            <w:hyperlink r:id="rId14" w:history="1">
              <w:r w:rsidR="0067449E" w:rsidRPr="00237A1B">
                <w:rPr>
                  <w:rStyle w:val="Hyperlink"/>
                </w:rPr>
                <w:t>bbaker@cebuyers.org</w:t>
              </w:r>
            </w:hyperlink>
            <w:r w:rsidR="0067449E">
              <w:t xml:space="preserve">; </w:t>
            </w:r>
            <w:hyperlink r:id="rId15" w:history="1">
              <w:r w:rsidR="0067449E" w:rsidRPr="00C56238">
                <w:rPr>
                  <w:rStyle w:val="Hyperlink"/>
                </w:rPr>
                <w:t>eric@goffpolicy.com</w:t>
              </w:r>
            </w:hyperlink>
            <w:r w:rsidR="0067449E">
              <w:t xml:space="preserve"> </w:t>
            </w:r>
          </w:p>
        </w:tc>
      </w:tr>
      <w:tr w:rsidR="0067449E" w14:paraId="7EFF44D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0EA09F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834DC96" w14:textId="432D6465" w:rsidR="0067449E" w:rsidRDefault="0067449E" w:rsidP="0067449E">
            <w:pPr>
              <w:pStyle w:val="NormalArial"/>
            </w:pPr>
            <w:r>
              <w:t>Texas Energy Buyers Alliance (TEBA); Goff Policy</w:t>
            </w:r>
          </w:p>
        </w:tc>
      </w:tr>
      <w:tr w:rsidR="0067449E" w14:paraId="0363712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0046CB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FA8A233" w14:textId="77777777" w:rsidR="0067449E" w:rsidRDefault="0067449E" w:rsidP="0067449E">
            <w:pPr>
              <w:pStyle w:val="NormalArial"/>
            </w:pPr>
          </w:p>
        </w:tc>
      </w:tr>
      <w:tr w:rsidR="0067449E" w14:paraId="61D9EC5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F9552A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44FE3B" w14:textId="3F7158FF" w:rsidR="0067449E" w:rsidRDefault="0067449E" w:rsidP="0067449E">
            <w:pPr>
              <w:pStyle w:val="NormalArial"/>
            </w:pPr>
            <w:r>
              <w:t>202-579-6737; 512-632-7013</w:t>
            </w:r>
          </w:p>
        </w:tc>
      </w:tr>
      <w:tr w:rsidR="009A3772" w14:paraId="3DCA025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4C5CF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97FCCD" w14:textId="77777777" w:rsidR="009A3772" w:rsidRDefault="009A3772">
            <w:pPr>
              <w:pStyle w:val="NormalArial"/>
            </w:pPr>
          </w:p>
        </w:tc>
      </w:tr>
    </w:tbl>
    <w:p w14:paraId="09C9935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793015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526ABA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67449E" w:rsidRPr="00D56D61" w14:paraId="18AE19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DA7A693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3AE16D1" w14:textId="3EC7A36C" w:rsidR="0067449E" w:rsidRPr="00D56D61" w:rsidRDefault="0067449E" w:rsidP="0067449E">
            <w:pPr>
              <w:pStyle w:val="NormalArial"/>
            </w:pPr>
            <w:r>
              <w:t>Jordan Troublefield</w:t>
            </w:r>
          </w:p>
        </w:tc>
      </w:tr>
      <w:tr w:rsidR="0067449E" w:rsidRPr="00D56D61" w14:paraId="2C78900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0F9232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6875B5" w14:textId="0BD532AA" w:rsidR="0067449E" w:rsidRPr="00D56D61" w:rsidRDefault="00F91AC0" w:rsidP="0067449E">
            <w:pPr>
              <w:pStyle w:val="NormalArial"/>
            </w:pPr>
            <w:hyperlink r:id="rId16" w:history="1">
              <w:r w:rsidR="0067449E" w:rsidRPr="004F57F6">
                <w:rPr>
                  <w:rStyle w:val="Hyperlink"/>
                </w:rPr>
                <w:t>j</w:t>
              </w:r>
              <w:r w:rsidR="0067449E" w:rsidRPr="004B15A5">
                <w:rPr>
                  <w:rStyle w:val="Hyperlink"/>
                </w:rPr>
                <w:t>ordan.troublefield@ercot.com</w:t>
              </w:r>
            </w:hyperlink>
            <w:r w:rsidR="0067449E">
              <w:t xml:space="preserve"> </w:t>
            </w:r>
          </w:p>
        </w:tc>
      </w:tr>
      <w:tr w:rsidR="0067449E" w:rsidRPr="005370B5" w14:paraId="1D1E647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3A05FB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50432D1" w14:textId="0D0561BA" w:rsidR="0067449E" w:rsidRDefault="0067449E" w:rsidP="0067449E">
            <w:pPr>
              <w:pStyle w:val="NormalArial"/>
            </w:pPr>
            <w:r>
              <w:t>512-248-6521</w:t>
            </w:r>
          </w:p>
        </w:tc>
      </w:tr>
    </w:tbl>
    <w:p w14:paraId="32007887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8F2FF5" w:rsidRPr="006F5051" w14:paraId="07A5D326" w14:textId="77777777" w:rsidTr="008D48E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6772A4" w14:textId="77777777" w:rsidR="008F2FF5" w:rsidRPr="006F5051" w:rsidRDefault="008F2FF5" w:rsidP="008D48E5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8F2FF5" w:rsidRPr="006F5051" w14:paraId="61E92D21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21CE9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1B1F" w14:textId="77777777" w:rsidR="008F2FF5" w:rsidRPr="006F5051" w:rsidRDefault="008F2FF5" w:rsidP="008D48E5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8F2FF5" w:rsidRPr="006F5051" w14:paraId="710438E3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54605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1166" w14:textId="77777777" w:rsidR="008F2FF5" w:rsidRPr="006F5051" w:rsidRDefault="008F2FF5" w:rsidP="008D48E5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4607D1FA" w14:textId="77777777" w:rsidR="008F2FF5" w:rsidRDefault="008F2FF5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7449E" w14:paraId="4893C96C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ADCCBB" w14:textId="77777777" w:rsidR="0067449E" w:rsidRDefault="0067449E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57DE6AA3" w14:textId="278C36F1" w:rsidR="0067449E" w:rsidRPr="0067449E" w:rsidRDefault="0067449E" w:rsidP="0067449E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1BF70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CAA55" w14:textId="77777777" w:rsidR="009A3772" w:rsidRDefault="009A3772" w:rsidP="00040096">
            <w:pPr>
              <w:pStyle w:val="Header"/>
              <w:jc w:val="center"/>
            </w:pPr>
            <w:r>
              <w:t xml:space="preserve">Proposed </w:t>
            </w:r>
            <w:r w:rsidR="00040096">
              <w:t>Guide</w:t>
            </w:r>
            <w:r>
              <w:t xml:space="preserve"> Language Revision</w:t>
            </w:r>
          </w:p>
        </w:tc>
      </w:tr>
    </w:tbl>
    <w:p w14:paraId="283F140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25CC46B" w14:textId="77777777" w:rsidR="00184033" w:rsidRPr="00184033" w:rsidRDefault="00184033" w:rsidP="00184033">
      <w:pPr>
        <w:keepNext/>
        <w:spacing w:before="240" w:after="240"/>
        <w:ind w:left="576" w:hanging="576"/>
        <w:outlineLvl w:val="1"/>
        <w:rPr>
          <w:b/>
        </w:rPr>
      </w:pPr>
      <w:bookmarkStart w:id="0" w:name="_Toc255200904"/>
      <w:bookmarkStart w:id="1" w:name="_Toc136295364"/>
      <w:r w:rsidRPr="00184033">
        <w:rPr>
          <w:b/>
        </w:rPr>
        <w:t>4.2</w:t>
      </w:r>
      <w:r w:rsidRPr="00184033">
        <w:rPr>
          <w:b/>
        </w:rPr>
        <w:tab/>
        <w:t>Submission of a Commercial Operations Market Guide Revision Request</w:t>
      </w:r>
      <w:bookmarkEnd w:id="0"/>
      <w:bookmarkEnd w:id="1"/>
    </w:p>
    <w:p w14:paraId="0BE7E6C2" w14:textId="77777777" w:rsidR="00184033" w:rsidRPr="00184033" w:rsidRDefault="00184033" w:rsidP="00184033">
      <w:pPr>
        <w:spacing w:after="240"/>
        <w:ind w:left="720" w:hanging="720"/>
        <w:rPr>
          <w:iCs/>
          <w:szCs w:val="20"/>
        </w:rPr>
      </w:pPr>
      <w:r w:rsidRPr="00184033">
        <w:rPr>
          <w:iCs/>
          <w:szCs w:val="20"/>
        </w:rPr>
        <w:t>(1)</w:t>
      </w:r>
      <w:r w:rsidRPr="00184033">
        <w:rPr>
          <w:iCs/>
          <w:szCs w:val="20"/>
        </w:rPr>
        <w:tab/>
        <w:t>The following Entities may submit a Commercial Operations Market Guide Revision Request (COPMGRR):</w:t>
      </w:r>
    </w:p>
    <w:p w14:paraId="5A8C688E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(a)</w:t>
      </w:r>
      <w:r w:rsidRPr="00184033">
        <w:rPr>
          <w:iCs/>
        </w:rPr>
        <w:tab/>
        <w:t>Any Market Participant;</w:t>
      </w:r>
    </w:p>
    <w:p w14:paraId="579405BF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(b)</w:t>
      </w:r>
      <w:r w:rsidRPr="00184033">
        <w:rPr>
          <w:iCs/>
        </w:rPr>
        <w:tab/>
        <w:t>Any ERCOT Member;</w:t>
      </w:r>
    </w:p>
    <w:p w14:paraId="64AD5B62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(c)</w:t>
      </w:r>
      <w:r w:rsidRPr="00184033">
        <w:rPr>
          <w:iCs/>
        </w:rPr>
        <w:tab/>
        <w:t>Public Utility Commission of Texas (PUCT) Staff;</w:t>
      </w:r>
    </w:p>
    <w:p w14:paraId="6997A720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(d)</w:t>
      </w:r>
      <w:r w:rsidRPr="00184033">
        <w:rPr>
          <w:iCs/>
        </w:rPr>
        <w:tab/>
      </w:r>
      <w:r w:rsidRPr="00184033">
        <w:rPr>
          <w:szCs w:val="20"/>
        </w:rPr>
        <w:t xml:space="preserve">The </w:t>
      </w:r>
      <w:r w:rsidRPr="00184033">
        <w:rPr>
          <w:iCs/>
          <w:szCs w:val="20"/>
        </w:rPr>
        <w:t>Reliability Monitor</w:t>
      </w:r>
      <w:r w:rsidRPr="00184033">
        <w:rPr>
          <w:iCs/>
        </w:rPr>
        <w:t>;</w:t>
      </w:r>
    </w:p>
    <w:p w14:paraId="79F35F5F" w14:textId="77777777" w:rsidR="00184033" w:rsidRPr="00184033" w:rsidRDefault="00184033" w:rsidP="00184033">
      <w:pPr>
        <w:spacing w:after="240"/>
        <w:ind w:left="1440" w:hanging="720"/>
        <w:rPr>
          <w:iCs/>
          <w:szCs w:val="20"/>
        </w:rPr>
      </w:pPr>
      <w:r w:rsidRPr="00184033">
        <w:rPr>
          <w:iCs/>
          <w:szCs w:val="20"/>
        </w:rPr>
        <w:t>(e)</w:t>
      </w:r>
      <w:r w:rsidRPr="00184033">
        <w:rPr>
          <w:iCs/>
          <w:szCs w:val="20"/>
        </w:rPr>
        <w:tab/>
      </w:r>
      <w:r w:rsidRPr="00184033">
        <w:rPr>
          <w:szCs w:val="20"/>
        </w:rPr>
        <w:t>The North American Electric Reliability Corporation (NERC) Regional Entity;</w:t>
      </w:r>
    </w:p>
    <w:p w14:paraId="089EBD2C" w14:textId="77777777" w:rsidR="00184033" w:rsidRPr="00184033" w:rsidRDefault="00184033" w:rsidP="00184033">
      <w:pPr>
        <w:spacing w:after="240"/>
        <w:ind w:left="1440" w:hanging="720"/>
        <w:rPr>
          <w:iCs/>
          <w:szCs w:val="20"/>
        </w:rPr>
      </w:pPr>
      <w:r w:rsidRPr="00184033">
        <w:rPr>
          <w:iCs/>
          <w:szCs w:val="20"/>
        </w:rPr>
        <w:lastRenderedPageBreak/>
        <w:t>(f)</w:t>
      </w:r>
      <w:r w:rsidRPr="00184033">
        <w:rPr>
          <w:iCs/>
          <w:szCs w:val="20"/>
        </w:rPr>
        <w:tab/>
        <w:t>The Independent Market Monitor (IMM);</w:t>
      </w:r>
    </w:p>
    <w:p w14:paraId="4CCBE5A0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(g)</w:t>
      </w:r>
      <w:r w:rsidRPr="00184033">
        <w:rPr>
          <w:iCs/>
        </w:rPr>
        <w:tab/>
        <w:t>ERCOT; and</w:t>
      </w:r>
    </w:p>
    <w:p w14:paraId="4534FE25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(h)</w:t>
      </w:r>
      <w:r w:rsidRPr="00184033">
        <w:rPr>
          <w:iCs/>
        </w:rPr>
        <w:tab/>
        <w:t>Any other Entity that meets the following qualifications:</w:t>
      </w:r>
    </w:p>
    <w:p w14:paraId="1D06B52C" w14:textId="77777777" w:rsidR="00184033" w:rsidRPr="00184033" w:rsidRDefault="00184033" w:rsidP="00184033">
      <w:pPr>
        <w:spacing w:after="240"/>
        <w:ind w:left="2160" w:hanging="720"/>
        <w:rPr>
          <w:iCs/>
        </w:rPr>
      </w:pPr>
      <w:r w:rsidRPr="00184033">
        <w:rPr>
          <w:iCs/>
        </w:rPr>
        <w:t>(i)</w:t>
      </w:r>
      <w:r w:rsidRPr="00184033">
        <w:rPr>
          <w:iCs/>
        </w:rPr>
        <w:tab/>
        <w:t xml:space="preserve">Resides (or represents residents) in Texas or operates in the Texas electricity market; and </w:t>
      </w:r>
    </w:p>
    <w:p w14:paraId="256129C2" w14:textId="00BC51D1" w:rsidR="00184033" w:rsidRPr="00184033" w:rsidRDefault="00184033" w:rsidP="00184033">
      <w:pPr>
        <w:spacing w:after="240"/>
        <w:ind w:left="2160" w:hanging="720"/>
        <w:rPr>
          <w:iCs/>
        </w:rPr>
      </w:pPr>
      <w:r w:rsidRPr="00184033">
        <w:rPr>
          <w:iCs/>
        </w:rPr>
        <w:t>(ii)</w:t>
      </w:r>
      <w:r w:rsidRPr="00184033">
        <w:rPr>
          <w:iCs/>
        </w:rPr>
        <w:tab/>
        <w:t xml:space="preserve">Demonstrates that Entity (or those it represents) is affected by the Customer Registration or </w:t>
      </w:r>
      <w:del w:id="2" w:author="TEBA" w:date="2024-12-13T11:28:00Z">
        <w:r w:rsidRPr="00184033" w:rsidDel="0067449E">
          <w:rPr>
            <w:iCs/>
          </w:rPr>
          <w:delText xml:space="preserve">Renewable </w:delText>
        </w:r>
      </w:del>
      <w:r w:rsidRPr="00184033">
        <w:rPr>
          <w:iCs/>
        </w:rPr>
        <w:t xml:space="preserve">Energy </w:t>
      </w:r>
      <w:ins w:id="3" w:author="TEBA" w:date="2024-12-13T11:28:00Z">
        <w:r w:rsidR="0067449E">
          <w:rPr>
            <w:iCs/>
          </w:rPr>
          <w:t xml:space="preserve">Attribute </w:t>
        </w:r>
      </w:ins>
      <w:del w:id="4" w:author="TEBA" w:date="2024-12-13T11:28:00Z">
        <w:r w:rsidRPr="00184033" w:rsidDel="0067449E">
          <w:rPr>
            <w:iCs/>
          </w:rPr>
          <w:delText xml:space="preserve">Credit </w:delText>
        </w:r>
      </w:del>
      <w:ins w:id="5" w:author="TEBA" w:date="2024-12-13T11:28:00Z">
        <w:r w:rsidR="0067449E">
          <w:rPr>
            <w:iCs/>
          </w:rPr>
          <w:t>Certificate</w:t>
        </w:r>
        <w:r w:rsidR="0067449E" w:rsidRPr="00184033">
          <w:rPr>
            <w:iCs/>
          </w:rPr>
          <w:t xml:space="preserve"> </w:t>
        </w:r>
      </w:ins>
      <w:r w:rsidRPr="00184033">
        <w:rPr>
          <w:iCs/>
        </w:rPr>
        <w:t>(</w:t>
      </w:r>
      <w:del w:id="6" w:author="TEBA" w:date="2024-12-13T11:28:00Z">
        <w:r w:rsidRPr="00184033" w:rsidDel="0067449E">
          <w:rPr>
            <w:iCs/>
          </w:rPr>
          <w:delText>REC</w:delText>
        </w:r>
      </w:del>
      <w:ins w:id="7" w:author="TEBA" w:date="2024-12-13T11:28:00Z">
        <w:r w:rsidR="0067449E">
          <w:rPr>
            <w:iCs/>
          </w:rPr>
          <w:t>EAC</w:t>
        </w:r>
      </w:ins>
      <w:r w:rsidRPr="00184033">
        <w:rPr>
          <w:iCs/>
        </w:rPr>
        <w:t xml:space="preserve">) Trading Program sections of the ERCOT Protocols. </w:t>
      </w:r>
    </w:p>
    <w:p w14:paraId="6D7F0CB5" w14:textId="77777777" w:rsidR="009A3772" w:rsidRPr="00BA2009" w:rsidRDefault="009A3772" w:rsidP="00BC2D06"/>
    <w:sectPr w:rsidR="009A3772" w:rsidRPr="00BA2009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8AA34" w14:textId="77777777" w:rsidR="0093714C" w:rsidRDefault="0093714C">
      <w:r>
        <w:separator/>
      </w:r>
    </w:p>
  </w:endnote>
  <w:endnote w:type="continuationSeparator" w:id="0">
    <w:p w14:paraId="4C0F6D7A" w14:textId="77777777" w:rsidR="0093714C" w:rsidRDefault="0093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D754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9F03" w14:textId="371D445D" w:rsidR="00D176CF" w:rsidRDefault="00810F1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051</w:t>
    </w:r>
    <w:r w:rsidR="0094130B">
      <w:rPr>
        <w:rFonts w:ascii="Arial" w:hAnsi="Arial" w:cs="Arial"/>
        <w:sz w:val="18"/>
      </w:rPr>
      <w:t>COPMG</w:t>
    </w:r>
    <w:r w:rsidR="00D176CF">
      <w:rPr>
        <w:rFonts w:ascii="Arial" w:hAnsi="Arial" w:cs="Arial"/>
        <w:sz w:val="18"/>
      </w:rPr>
      <w:t>RR</w:t>
    </w:r>
    <w:r w:rsidR="00184033">
      <w:rPr>
        <w:rFonts w:ascii="Arial" w:hAnsi="Arial" w:cs="Arial"/>
        <w:sz w:val="18"/>
      </w:rPr>
      <w:t>-</w:t>
    </w:r>
    <w:r w:rsidR="008F2FF5">
      <w:rPr>
        <w:rFonts w:ascii="Arial" w:hAnsi="Arial" w:cs="Arial"/>
        <w:sz w:val="18"/>
      </w:rPr>
      <w:t>03 WMS Report</w:t>
    </w:r>
    <w:r w:rsidR="00D176CF">
      <w:rPr>
        <w:rFonts w:ascii="Arial" w:hAnsi="Arial" w:cs="Arial"/>
        <w:sz w:val="18"/>
      </w:rPr>
      <w:t xml:space="preserve"> </w:t>
    </w:r>
    <w:r w:rsidR="008F2FF5">
      <w:rPr>
        <w:rFonts w:ascii="Arial" w:hAnsi="Arial" w:cs="Arial"/>
        <w:sz w:val="18"/>
      </w:rPr>
      <w:t>010825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5003EC4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E0C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D75A" w14:textId="77777777" w:rsidR="0093714C" w:rsidRDefault="0093714C">
      <w:r>
        <w:separator/>
      </w:r>
    </w:p>
  </w:footnote>
  <w:footnote w:type="continuationSeparator" w:id="0">
    <w:p w14:paraId="4E1FC5BD" w14:textId="77777777" w:rsidR="0093714C" w:rsidRDefault="00937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4CAA" w14:textId="41663E6C" w:rsidR="00D176CF" w:rsidRDefault="008F2FF5" w:rsidP="00945E58">
    <w:pPr>
      <w:pStyle w:val="Header"/>
      <w:jc w:val="center"/>
      <w:rPr>
        <w:sz w:val="32"/>
      </w:rPr>
    </w:pPr>
    <w:r>
      <w:rPr>
        <w:sz w:val="32"/>
      </w:rPr>
      <w:t>WMS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966595">
    <w:abstractNumId w:val="0"/>
  </w:num>
  <w:num w:numId="2" w16cid:durableId="1592278449">
    <w:abstractNumId w:val="10"/>
  </w:num>
  <w:num w:numId="3" w16cid:durableId="1773934610">
    <w:abstractNumId w:val="11"/>
  </w:num>
  <w:num w:numId="4" w16cid:durableId="1429960678">
    <w:abstractNumId w:val="1"/>
  </w:num>
  <w:num w:numId="5" w16cid:durableId="655040017">
    <w:abstractNumId w:val="6"/>
  </w:num>
  <w:num w:numId="6" w16cid:durableId="1882160030">
    <w:abstractNumId w:val="6"/>
  </w:num>
  <w:num w:numId="7" w16cid:durableId="876233851">
    <w:abstractNumId w:val="6"/>
  </w:num>
  <w:num w:numId="8" w16cid:durableId="15618102">
    <w:abstractNumId w:val="6"/>
  </w:num>
  <w:num w:numId="9" w16cid:durableId="1880433664">
    <w:abstractNumId w:val="6"/>
  </w:num>
  <w:num w:numId="10" w16cid:durableId="1739280063">
    <w:abstractNumId w:val="6"/>
  </w:num>
  <w:num w:numId="11" w16cid:durableId="1274940694">
    <w:abstractNumId w:val="6"/>
  </w:num>
  <w:num w:numId="12" w16cid:durableId="728113701">
    <w:abstractNumId w:val="6"/>
  </w:num>
  <w:num w:numId="13" w16cid:durableId="1152793504">
    <w:abstractNumId w:val="6"/>
  </w:num>
  <w:num w:numId="14" w16cid:durableId="1976985652">
    <w:abstractNumId w:val="3"/>
  </w:num>
  <w:num w:numId="15" w16cid:durableId="914172307">
    <w:abstractNumId w:val="5"/>
  </w:num>
  <w:num w:numId="16" w16cid:durableId="960038593">
    <w:abstractNumId w:val="8"/>
  </w:num>
  <w:num w:numId="17" w16cid:durableId="1795709214">
    <w:abstractNumId w:val="9"/>
  </w:num>
  <w:num w:numId="18" w16cid:durableId="1969168490">
    <w:abstractNumId w:val="4"/>
  </w:num>
  <w:num w:numId="19" w16cid:durableId="833568555">
    <w:abstractNumId w:val="7"/>
  </w:num>
  <w:num w:numId="20" w16cid:durableId="108437830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40096"/>
    <w:rsid w:val="00060A5A"/>
    <w:rsid w:val="00064B44"/>
    <w:rsid w:val="00067FE2"/>
    <w:rsid w:val="0007682E"/>
    <w:rsid w:val="000C6AEA"/>
    <w:rsid w:val="000D1AEB"/>
    <w:rsid w:val="000D3E64"/>
    <w:rsid w:val="000D50F6"/>
    <w:rsid w:val="000F13C5"/>
    <w:rsid w:val="00105A36"/>
    <w:rsid w:val="0011652C"/>
    <w:rsid w:val="001313B4"/>
    <w:rsid w:val="0014546D"/>
    <w:rsid w:val="001500D9"/>
    <w:rsid w:val="00156DB7"/>
    <w:rsid w:val="00157228"/>
    <w:rsid w:val="00160C3C"/>
    <w:rsid w:val="00172B4F"/>
    <w:rsid w:val="0017783C"/>
    <w:rsid w:val="00184033"/>
    <w:rsid w:val="0019314C"/>
    <w:rsid w:val="00195A2E"/>
    <w:rsid w:val="001C4076"/>
    <w:rsid w:val="001F38F0"/>
    <w:rsid w:val="00235F9C"/>
    <w:rsid w:val="00237430"/>
    <w:rsid w:val="00242DD2"/>
    <w:rsid w:val="00276A99"/>
    <w:rsid w:val="002807FD"/>
    <w:rsid w:val="00286AD9"/>
    <w:rsid w:val="002966F3"/>
    <w:rsid w:val="002B21A2"/>
    <w:rsid w:val="002B69F3"/>
    <w:rsid w:val="002B763A"/>
    <w:rsid w:val="002D382A"/>
    <w:rsid w:val="002F1EDD"/>
    <w:rsid w:val="002F6B35"/>
    <w:rsid w:val="003008C4"/>
    <w:rsid w:val="003013F2"/>
    <w:rsid w:val="0030232A"/>
    <w:rsid w:val="0030694A"/>
    <w:rsid w:val="003069F4"/>
    <w:rsid w:val="0034240B"/>
    <w:rsid w:val="00360920"/>
    <w:rsid w:val="00363304"/>
    <w:rsid w:val="00373076"/>
    <w:rsid w:val="00384709"/>
    <w:rsid w:val="00386C35"/>
    <w:rsid w:val="003A3D77"/>
    <w:rsid w:val="003B08B6"/>
    <w:rsid w:val="003B5AED"/>
    <w:rsid w:val="003C6B7B"/>
    <w:rsid w:val="003E1C2F"/>
    <w:rsid w:val="004135BD"/>
    <w:rsid w:val="004302A4"/>
    <w:rsid w:val="00432EEE"/>
    <w:rsid w:val="00435539"/>
    <w:rsid w:val="004463BA"/>
    <w:rsid w:val="004822D4"/>
    <w:rsid w:val="0049290B"/>
    <w:rsid w:val="004A4451"/>
    <w:rsid w:val="004A7607"/>
    <w:rsid w:val="004D3958"/>
    <w:rsid w:val="005008DF"/>
    <w:rsid w:val="005045D0"/>
    <w:rsid w:val="00534C6C"/>
    <w:rsid w:val="00580A28"/>
    <w:rsid w:val="005841C0"/>
    <w:rsid w:val="0059260F"/>
    <w:rsid w:val="005A663E"/>
    <w:rsid w:val="005E5074"/>
    <w:rsid w:val="00612E4F"/>
    <w:rsid w:val="00615D5E"/>
    <w:rsid w:val="00622E99"/>
    <w:rsid w:val="00625E5D"/>
    <w:rsid w:val="0066370F"/>
    <w:rsid w:val="0067449E"/>
    <w:rsid w:val="006A0784"/>
    <w:rsid w:val="006A697B"/>
    <w:rsid w:val="006B4DDE"/>
    <w:rsid w:val="00743968"/>
    <w:rsid w:val="007637DB"/>
    <w:rsid w:val="007707BB"/>
    <w:rsid w:val="00785415"/>
    <w:rsid w:val="00791CB9"/>
    <w:rsid w:val="00793130"/>
    <w:rsid w:val="007A32CF"/>
    <w:rsid w:val="007A5E20"/>
    <w:rsid w:val="007A6A41"/>
    <w:rsid w:val="007B3233"/>
    <w:rsid w:val="007B5A42"/>
    <w:rsid w:val="007C199B"/>
    <w:rsid w:val="007D3073"/>
    <w:rsid w:val="007D64B9"/>
    <w:rsid w:val="007D72D4"/>
    <w:rsid w:val="007E0452"/>
    <w:rsid w:val="008070C0"/>
    <w:rsid w:val="00810F1E"/>
    <w:rsid w:val="00811C12"/>
    <w:rsid w:val="00827E92"/>
    <w:rsid w:val="00841B28"/>
    <w:rsid w:val="00845778"/>
    <w:rsid w:val="00845A06"/>
    <w:rsid w:val="008852AD"/>
    <w:rsid w:val="00887E28"/>
    <w:rsid w:val="008B6D0B"/>
    <w:rsid w:val="008D5C3A"/>
    <w:rsid w:val="008E6DA2"/>
    <w:rsid w:val="008F2FF5"/>
    <w:rsid w:val="00907B1E"/>
    <w:rsid w:val="009135B2"/>
    <w:rsid w:val="0093714C"/>
    <w:rsid w:val="0094130B"/>
    <w:rsid w:val="00943AFD"/>
    <w:rsid w:val="00945E58"/>
    <w:rsid w:val="00963A51"/>
    <w:rsid w:val="00981FAD"/>
    <w:rsid w:val="00983B6E"/>
    <w:rsid w:val="009936F8"/>
    <w:rsid w:val="009A3772"/>
    <w:rsid w:val="009C0B84"/>
    <w:rsid w:val="009D17F0"/>
    <w:rsid w:val="00A42796"/>
    <w:rsid w:val="00A5311D"/>
    <w:rsid w:val="00A7423E"/>
    <w:rsid w:val="00A826F2"/>
    <w:rsid w:val="00AD3B58"/>
    <w:rsid w:val="00AF56C6"/>
    <w:rsid w:val="00B011C8"/>
    <w:rsid w:val="00B032E8"/>
    <w:rsid w:val="00B07E58"/>
    <w:rsid w:val="00B44A02"/>
    <w:rsid w:val="00B57F96"/>
    <w:rsid w:val="00B67892"/>
    <w:rsid w:val="00BA4D33"/>
    <w:rsid w:val="00BC2D06"/>
    <w:rsid w:val="00C009A4"/>
    <w:rsid w:val="00C276D3"/>
    <w:rsid w:val="00C32580"/>
    <w:rsid w:val="00C51F4C"/>
    <w:rsid w:val="00C52A5A"/>
    <w:rsid w:val="00C53812"/>
    <w:rsid w:val="00C744EB"/>
    <w:rsid w:val="00C90702"/>
    <w:rsid w:val="00C917FF"/>
    <w:rsid w:val="00C9766A"/>
    <w:rsid w:val="00CC4F39"/>
    <w:rsid w:val="00CD544C"/>
    <w:rsid w:val="00CE3353"/>
    <w:rsid w:val="00CF4256"/>
    <w:rsid w:val="00D04FE8"/>
    <w:rsid w:val="00D14B38"/>
    <w:rsid w:val="00D16D81"/>
    <w:rsid w:val="00D176CF"/>
    <w:rsid w:val="00D271E3"/>
    <w:rsid w:val="00D44CFA"/>
    <w:rsid w:val="00D47A80"/>
    <w:rsid w:val="00D62A9D"/>
    <w:rsid w:val="00D75E3F"/>
    <w:rsid w:val="00D80935"/>
    <w:rsid w:val="00D85807"/>
    <w:rsid w:val="00D87349"/>
    <w:rsid w:val="00D9040D"/>
    <w:rsid w:val="00D91655"/>
    <w:rsid w:val="00D91EE9"/>
    <w:rsid w:val="00D97220"/>
    <w:rsid w:val="00DE2932"/>
    <w:rsid w:val="00DE4930"/>
    <w:rsid w:val="00E14D47"/>
    <w:rsid w:val="00E1641C"/>
    <w:rsid w:val="00E26708"/>
    <w:rsid w:val="00E33558"/>
    <w:rsid w:val="00E34958"/>
    <w:rsid w:val="00E37AB0"/>
    <w:rsid w:val="00E53AEA"/>
    <w:rsid w:val="00E71C39"/>
    <w:rsid w:val="00EA56E6"/>
    <w:rsid w:val="00EC335F"/>
    <w:rsid w:val="00EC48FB"/>
    <w:rsid w:val="00EF2182"/>
    <w:rsid w:val="00EF232A"/>
    <w:rsid w:val="00F05A69"/>
    <w:rsid w:val="00F43FFD"/>
    <w:rsid w:val="00F44236"/>
    <w:rsid w:val="00F52517"/>
    <w:rsid w:val="00F91AC0"/>
    <w:rsid w:val="00F95A88"/>
    <w:rsid w:val="00FA57B2"/>
    <w:rsid w:val="00FB509B"/>
    <w:rsid w:val="00FC3D4B"/>
    <w:rsid w:val="00FC6312"/>
    <w:rsid w:val="00FD0FBF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3AACF7"/>
  <w15:chartTrackingRefBased/>
  <w15:docId w15:val="{00667212-CD29-4C14-B2AC-0B91B5C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67449E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10F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COPMGRR051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rdan.troublefield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yperlink" Target="mailto:eric@goffpolic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mailto:bbaker@cebuyers.org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94C4-E129-493F-8BBD-FA11C02D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4891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2013-11-15T22:11:00Z</cp:lastPrinted>
  <dcterms:created xsi:type="dcterms:W3CDTF">2025-01-14T03:26:00Z</dcterms:created>
  <dcterms:modified xsi:type="dcterms:W3CDTF">2025-01-14T03:26:00Z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a1486fd1-ef7a-4af2-8166-d2cad15d0a8c</vt:lpwstr>
  </property>
  <property fmtid="{D5CDD505-2E9C-101B-9397-08002B2CF9AE}" pid="8" name="MSIP_Label_7084cbda-52b8-46fb-a7b7-cb5bd465ed85_ContentBits">
    <vt:lpwstr>0</vt:lpwstr>
  </property>
</Properties>
</file>